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970A3" w14:textId="77777777" w:rsidR="00311E5A" w:rsidRDefault="00A0267A" w:rsidP="00311E5A">
      <w:pPr>
        <w:pStyle w:val="BodyText"/>
        <w:spacing w:before="240" w:after="360"/>
        <w:jc w:val="center"/>
        <w:rPr>
          <w:rFonts w:cs="Arial"/>
          <w:b/>
          <w:smallCaps/>
          <w:sz w:val="28"/>
          <w:szCs w:val="28"/>
          <w:u w:val="single"/>
        </w:rPr>
      </w:pPr>
      <w:r w:rsidRPr="00A0267A">
        <w:rPr>
          <w:rFonts w:cs="Arial"/>
          <w:b/>
          <w:smallCaps/>
          <w:sz w:val="28"/>
          <w:szCs w:val="28"/>
        </w:rPr>
        <w:t>Developing S-100 Product Specifications for e-navigation</w:t>
      </w:r>
      <w:r w:rsidRPr="0052746E">
        <w:rPr>
          <w:rFonts w:cs="Arial"/>
          <w:b/>
          <w:smallCaps/>
          <w:sz w:val="28"/>
          <w:szCs w:val="28"/>
          <w:u w:val="single"/>
        </w:rPr>
        <w:t xml:space="preserve"> </w:t>
      </w:r>
      <w:r>
        <w:rPr>
          <w:rFonts w:cs="Arial"/>
          <w:b/>
          <w:smallCaps/>
          <w:sz w:val="28"/>
          <w:szCs w:val="28"/>
          <w:u w:val="single"/>
        </w:rPr>
        <w:br/>
      </w:r>
      <w:r w:rsidR="00311E5A" w:rsidRPr="0052746E">
        <w:rPr>
          <w:rFonts w:cs="Arial"/>
          <w:b/>
          <w:smallCaps/>
          <w:sz w:val="28"/>
          <w:szCs w:val="28"/>
          <w:u w:val="single"/>
        </w:rPr>
        <w:t>Workshop Proposal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588"/>
      </w:tblGrid>
      <w:tr w:rsidR="00311E5A" w:rsidRPr="0052746E" w14:paraId="37B6FFF0" w14:textId="77777777" w:rsidTr="001A3447">
        <w:trPr>
          <w:trHeight w:val="489"/>
          <w:jc w:val="center"/>
        </w:trPr>
        <w:tc>
          <w:tcPr>
            <w:tcW w:w="2268" w:type="dxa"/>
            <w:vAlign w:val="center"/>
          </w:tcPr>
          <w:p w14:paraId="3082C65A" w14:textId="77777777" w:rsidR="00311E5A" w:rsidRPr="0052746E" w:rsidRDefault="00311E5A" w:rsidP="001A3447">
            <w:p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Vision</w:t>
            </w:r>
          </w:p>
        </w:tc>
        <w:tc>
          <w:tcPr>
            <w:tcW w:w="6588" w:type="dxa"/>
            <w:vAlign w:val="center"/>
          </w:tcPr>
          <w:p w14:paraId="240039D2" w14:textId="77777777" w:rsidR="00311E5A" w:rsidRPr="0052746E" w:rsidRDefault="00076C99" w:rsidP="00076C99">
            <w:pPr>
              <w:spacing w:before="60" w:after="60"/>
              <w:rPr>
                <w:rFonts w:cs="Arial"/>
                <w:b/>
                <w:bCs/>
                <w:smallCaps/>
              </w:rPr>
            </w:pPr>
            <w:r w:rsidRPr="007076CB">
              <w:t>T</w:t>
            </w:r>
            <w:r>
              <w:t>o facilitate</w:t>
            </w:r>
            <w:r w:rsidRPr="007076CB">
              <w:t xml:space="preserve"> IALA’s involvement in the </w:t>
            </w:r>
            <w:r>
              <w:t>IHO</w:t>
            </w:r>
            <w:r w:rsidRPr="007076CB">
              <w:t xml:space="preserve"> Registry </w:t>
            </w:r>
            <w:r>
              <w:t>as a</w:t>
            </w:r>
            <w:r w:rsidRPr="007076CB">
              <w:t xml:space="preserve"> move towards a Common Maritime Data Structure</w:t>
            </w:r>
            <w:r>
              <w:t xml:space="preserve"> (CMDS)</w:t>
            </w:r>
          </w:p>
        </w:tc>
      </w:tr>
      <w:tr w:rsidR="00311E5A" w:rsidRPr="0052746E" w14:paraId="19E713C9" w14:textId="77777777" w:rsidTr="001A3447">
        <w:trPr>
          <w:trHeight w:val="412"/>
          <w:jc w:val="center"/>
        </w:trPr>
        <w:tc>
          <w:tcPr>
            <w:tcW w:w="2268" w:type="dxa"/>
            <w:vAlign w:val="center"/>
          </w:tcPr>
          <w:p w14:paraId="02855B14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Proposal</w:t>
            </w:r>
          </w:p>
        </w:tc>
        <w:tc>
          <w:tcPr>
            <w:tcW w:w="6588" w:type="dxa"/>
            <w:vAlign w:val="center"/>
          </w:tcPr>
          <w:p w14:paraId="5103CD48" w14:textId="77777777" w:rsidR="00311E5A" w:rsidRPr="0052746E" w:rsidRDefault="00DB1A14" w:rsidP="00DB1A14">
            <w:pPr>
              <w:numPr>
                <w:ilvl w:val="12"/>
                <w:numId w:val="0"/>
              </w:numPr>
              <w:spacing w:before="60" w:after="60"/>
              <w:rPr>
                <w:rFonts w:cs="Arial"/>
                <w:smallCaps/>
              </w:rPr>
            </w:pPr>
            <w:r>
              <w:rPr>
                <w:rFonts w:cs="Arial"/>
                <w:b/>
                <w:smallCaps/>
                <w:szCs w:val="22"/>
              </w:rPr>
              <w:t>Developing S-100 Product Specifications for e-navigation</w:t>
            </w:r>
          </w:p>
        </w:tc>
      </w:tr>
      <w:tr w:rsidR="00311E5A" w:rsidRPr="0052746E" w14:paraId="2FAF31DF" w14:textId="77777777" w:rsidTr="001A3447">
        <w:trPr>
          <w:trHeight w:val="559"/>
          <w:jc w:val="center"/>
        </w:trPr>
        <w:tc>
          <w:tcPr>
            <w:tcW w:w="2268" w:type="dxa"/>
            <w:vAlign w:val="center"/>
          </w:tcPr>
          <w:p w14:paraId="50EEBB38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Purpose</w:t>
            </w:r>
          </w:p>
        </w:tc>
        <w:tc>
          <w:tcPr>
            <w:tcW w:w="6588" w:type="dxa"/>
            <w:vAlign w:val="center"/>
          </w:tcPr>
          <w:p w14:paraId="71912BD5" w14:textId="77777777" w:rsidR="00246992" w:rsidRDefault="00246992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 xml:space="preserve">Expand S-100 expertise/familiarity beyond </w:t>
            </w:r>
            <w:ins w:id="0" w:author="Mike Hadley (Home)" w:date="2012-07-18T16:51:00Z">
              <w:r w:rsidR="00AE3B79">
                <w:t xml:space="preserve">the </w:t>
              </w:r>
            </w:ins>
            <w:r>
              <w:t>e-NAV Committee</w:t>
            </w:r>
          </w:p>
          <w:p w14:paraId="694B7812" w14:textId="77777777" w:rsidR="00A62DC4" w:rsidRDefault="00A62DC4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Train participants in the development of S-100 Product Specifications</w:t>
            </w:r>
          </w:p>
          <w:p w14:paraId="0F4A47BF" w14:textId="77777777" w:rsidR="00A62DC4" w:rsidRPr="0052746E" w:rsidRDefault="00A62DC4" w:rsidP="00246992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Apply participants</w:t>
            </w:r>
            <w:r w:rsidR="00076C99">
              <w:t>’</w:t>
            </w:r>
            <w:r>
              <w:t xml:space="preserve"> subject matter expertise toward data modelling</w:t>
            </w:r>
          </w:p>
        </w:tc>
      </w:tr>
      <w:tr w:rsidR="00311E5A" w:rsidRPr="0052746E" w14:paraId="4F303AA5" w14:textId="77777777" w:rsidTr="001A3447">
        <w:trPr>
          <w:trHeight w:val="553"/>
          <w:jc w:val="center"/>
        </w:trPr>
        <w:tc>
          <w:tcPr>
            <w:tcW w:w="2268" w:type="dxa"/>
            <w:vAlign w:val="center"/>
          </w:tcPr>
          <w:p w14:paraId="6F18F66D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Goal</w:t>
            </w:r>
          </w:p>
        </w:tc>
        <w:tc>
          <w:tcPr>
            <w:tcW w:w="6588" w:type="dxa"/>
            <w:vAlign w:val="center"/>
          </w:tcPr>
          <w:p w14:paraId="2BB29934" w14:textId="77777777" w:rsidR="00A62DC4" w:rsidRDefault="00A62DC4" w:rsidP="00311E5A">
            <w:pPr>
              <w:pStyle w:val="Bullet1"/>
              <w:tabs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 xml:space="preserve">Revised Product Specifications </w:t>
            </w:r>
            <w:r w:rsidR="00246992">
              <w:t>related to</w:t>
            </w:r>
            <w:r>
              <w:t xml:space="preserve"> AtoN, VTS, Engineering</w:t>
            </w:r>
          </w:p>
          <w:p w14:paraId="7DAC1F0D" w14:textId="77777777" w:rsidR="00311E5A" w:rsidRPr="0052746E" w:rsidRDefault="00C57C1A" w:rsidP="00C57C1A">
            <w:pPr>
              <w:pStyle w:val="Bullet1"/>
              <w:tabs>
                <w:tab w:val="clear" w:pos="1134"/>
                <w:tab w:val="num" w:pos="494"/>
              </w:tabs>
              <w:spacing w:before="60" w:after="60"/>
              <w:ind w:left="494" w:hanging="284"/>
            </w:pPr>
            <w:ins w:id="1" w:author="Nick Ward" w:date="2012-09-14T14:27:00Z">
              <w:r>
                <w:rPr>
                  <w:highlight w:val="yellow"/>
                </w:rPr>
                <w:t xml:space="preserve">Revised Guidelines on </w:t>
              </w:r>
              <w:proofErr w:type="spellStart"/>
              <w:r>
                <w:rPr>
                  <w:highlight w:val="yellow"/>
                </w:rPr>
                <w:t>Particpation</w:t>
              </w:r>
              <w:proofErr w:type="spellEnd"/>
              <w:r>
                <w:rPr>
                  <w:highlight w:val="yellow"/>
                </w:rPr>
                <w:t xml:space="preserve"> in the IHO Registry and the Preparation of </w:t>
              </w:r>
              <w:proofErr w:type="spellStart"/>
              <w:r>
                <w:rPr>
                  <w:highlight w:val="yellow"/>
                </w:rPr>
                <w:t>Prodcut</w:t>
              </w:r>
              <w:proofErr w:type="spellEnd"/>
              <w:r>
                <w:rPr>
                  <w:highlight w:val="yellow"/>
                </w:rPr>
                <w:t xml:space="preserve"> Specifications</w:t>
              </w:r>
            </w:ins>
            <w:del w:id="2" w:author="Nick Ward" w:date="2012-09-14T14:27:00Z">
              <w:r w:rsidR="00246992" w:rsidRPr="001C1FDB" w:rsidDel="00C57C1A">
                <w:rPr>
                  <w:highlight w:val="yellow"/>
                </w:rPr>
                <w:delText xml:space="preserve">Other </w:delText>
              </w:r>
              <w:r w:rsidR="00311E5A" w:rsidRPr="001C1FDB" w:rsidDel="00C57C1A">
                <w:rPr>
                  <w:highlight w:val="yellow"/>
                </w:rPr>
                <w:delText>outcomes expected</w:delText>
              </w:r>
              <w:r w:rsidR="00246992" w:rsidRPr="001C1FDB" w:rsidDel="00C57C1A">
                <w:rPr>
                  <w:highlight w:val="yellow"/>
                </w:rPr>
                <w:delText>????</w:delText>
              </w:r>
            </w:del>
          </w:p>
        </w:tc>
      </w:tr>
      <w:tr w:rsidR="00311E5A" w:rsidRPr="0052746E" w14:paraId="140DCB51" w14:textId="77777777" w:rsidTr="001A3447">
        <w:trPr>
          <w:trHeight w:val="2149"/>
          <w:jc w:val="center"/>
        </w:trPr>
        <w:tc>
          <w:tcPr>
            <w:tcW w:w="2268" w:type="dxa"/>
            <w:vAlign w:val="center"/>
          </w:tcPr>
          <w:p w14:paraId="0846AEC7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Who</w:t>
            </w:r>
          </w:p>
        </w:tc>
        <w:tc>
          <w:tcPr>
            <w:tcW w:w="6588" w:type="dxa"/>
            <w:vAlign w:val="center"/>
          </w:tcPr>
          <w:p w14:paraId="1AABABD0" w14:textId="77777777" w:rsidR="00A0267A" w:rsidRDefault="00A0267A" w:rsidP="001A3447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Those with subject matter expertise in AtoN operations and engineering, VTS, and electronic navigation wishing to contribute to the development of the data model at the core of e-Navigation.</w:t>
            </w:r>
          </w:p>
          <w:p w14:paraId="46EB01C9" w14:textId="77777777" w:rsidR="00A0267A" w:rsidRDefault="00A0267A" w:rsidP="001A3447">
            <w:pPr>
              <w:spacing w:before="60" w:after="60"/>
              <w:rPr>
                <w:rFonts w:cs="Arial"/>
              </w:rPr>
            </w:pPr>
          </w:p>
          <w:p w14:paraId="40B050D7" w14:textId="77777777" w:rsidR="00311E5A" w:rsidRPr="00C0545B" w:rsidRDefault="00A62DC4" w:rsidP="001A3447">
            <w:p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One or two </w:t>
            </w:r>
            <w:r w:rsidR="00C0545B">
              <w:rPr>
                <w:rFonts w:cs="Arial"/>
                <w:szCs w:val="22"/>
              </w:rPr>
              <w:t xml:space="preserve">S-100 subject matter experts / </w:t>
            </w:r>
            <w:r>
              <w:rPr>
                <w:rFonts w:cs="Arial"/>
                <w:szCs w:val="22"/>
              </w:rPr>
              <w:t>IHO representativ</w:t>
            </w:r>
            <w:r w:rsidR="00A0267A">
              <w:rPr>
                <w:rFonts w:cs="Arial"/>
                <w:szCs w:val="22"/>
              </w:rPr>
              <w:t>es should be invited as presenters and funded by IALA:</w:t>
            </w:r>
          </w:p>
          <w:p w14:paraId="471A1342" w14:textId="77777777" w:rsidR="00311E5A" w:rsidRDefault="00A0267A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>Tom Richardson, UKHO (required)</w:t>
            </w:r>
          </w:p>
          <w:p w14:paraId="4E61ABEF" w14:textId="77777777" w:rsidR="00A0267A" w:rsidRPr="0052746E" w:rsidRDefault="00A0267A" w:rsidP="00311E5A">
            <w:pPr>
              <w:pStyle w:val="Bullet1"/>
              <w:tabs>
                <w:tab w:val="clear" w:pos="720"/>
                <w:tab w:val="clear" w:pos="1134"/>
                <w:tab w:val="num" w:pos="494"/>
              </w:tabs>
              <w:spacing w:before="60" w:after="60"/>
              <w:ind w:left="494" w:hanging="284"/>
            </w:pPr>
            <w:r>
              <w:t xml:space="preserve">Tony </w:t>
            </w:r>
            <w:proofErr w:type="spellStart"/>
            <w:r>
              <w:t>Pharoah</w:t>
            </w:r>
            <w:proofErr w:type="spellEnd"/>
            <w:r>
              <w:t>, IHO (optional)</w:t>
            </w:r>
          </w:p>
        </w:tc>
      </w:tr>
      <w:tr w:rsidR="00311E5A" w:rsidRPr="0052746E" w14:paraId="77ABE074" w14:textId="77777777" w:rsidTr="001A3447">
        <w:trPr>
          <w:trHeight w:val="468"/>
          <w:jc w:val="center"/>
        </w:trPr>
        <w:tc>
          <w:tcPr>
            <w:tcW w:w="2268" w:type="dxa"/>
            <w:vAlign w:val="center"/>
          </w:tcPr>
          <w:p w14:paraId="703D8D95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Size of Group</w:t>
            </w:r>
          </w:p>
        </w:tc>
        <w:tc>
          <w:tcPr>
            <w:tcW w:w="6588" w:type="dxa"/>
            <w:vAlign w:val="center"/>
          </w:tcPr>
          <w:p w14:paraId="046D7EF3" w14:textId="77777777" w:rsidR="00311E5A" w:rsidRPr="0052746E" w:rsidRDefault="00311E5A" w:rsidP="00A0267A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>25-35 persons</w:t>
            </w:r>
          </w:p>
        </w:tc>
      </w:tr>
      <w:tr w:rsidR="00311E5A" w:rsidRPr="0052746E" w14:paraId="29726D31" w14:textId="77777777" w:rsidTr="001A3447">
        <w:trPr>
          <w:trHeight w:val="600"/>
          <w:jc w:val="center"/>
        </w:trPr>
        <w:tc>
          <w:tcPr>
            <w:tcW w:w="2268" w:type="dxa"/>
            <w:vAlign w:val="center"/>
          </w:tcPr>
          <w:p w14:paraId="17CEBA7A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Where</w:t>
            </w:r>
          </w:p>
        </w:tc>
        <w:tc>
          <w:tcPr>
            <w:tcW w:w="6588" w:type="dxa"/>
            <w:vAlign w:val="center"/>
          </w:tcPr>
          <w:p w14:paraId="70D4A95E" w14:textId="77777777" w:rsidR="00311E5A" w:rsidRPr="0052746E" w:rsidRDefault="00DB1A14" w:rsidP="00DB1A14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IALA HQ</w:t>
            </w:r>
          </w:p>
        </w:tc>
      </w:tr>
      <w:tr w:rsidR="00311E5A" w:rsidRPr="0052746E" w14:paraId="662B91D0" w14:textId="77777777" w:rsidTr="001A3447">
        <w:trPr>
          <w:trHeight w:val="348"/>
          <w:jc w:val="center"/>
        </w:trPr>
        <w:tc>
          <w:tcPr>
            <w:tcW w:w="2268" w:type="dxa"/>
            <w:vAlign w:val="center"/>
          </w:tcPr>
          <w:p w14:paraId="25D3B5F6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Duration</w:t>
            </w:r>
          </w:p>
        </w:tc>
        <w:tc>
          <w:tcPr>
            <w:tcW w:w="6588" w:type="dxa"/>
            <w:vAlign w:val="center"/>
          </w:tcPr>
          <w:p w14:paraId="45F86AF2" w14:textId="77777777" w:rsidR="00311E5A" w:rsidRPr="0052746E" w:rsidRDefault="00246992" w:rsidP="00DB1A14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4</w:t>
            </w:r>
            <w:r w:rsidR="00DB1A14">
              <w:rPr>
                <w:rFonts w:cs="Arial"/>
                <w:szCs w:val="22"/>
              </w:rPr>
              <w:t xml:space="preserve"> </w:t>
            </w:r>
            <w:r w:rsidR="00311E5A" w:rsidRPr="0052746E">
              <w:rPr>
                <w:rFonts w:cs="Arial"/>
                <w:szCs w:val="22"/>
              </w:rPr>
              <w:t>days</w:t>
            </w:r>
          </w:p>
        </w:tc>
      </w:tr>
      <w:tr w:rsidR="00311E5A" w:rsidRPr="0052746E" w14:paraId="3C76DCA8" w14:textId="77777777" w:rsidTr="001A3447">
        <w:trPr>
          <w:trHeight w:val="422"/>
          <w:jc w:val="center"/>
        </w:trPr>
        <w:tc>
          <w:tcPr>
            <w:tcW w:w="2268" w:type="dxa"/>
            <w:vAlign w:val="center"/>
          </w:tcPr>
          <w:p w14:paraId="3085D8D7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When</w:t>
            </w:r>
          </w:p>
        </w:tc>
        <w:tc>
          <w:tcPr>
            <w:tcW w:w="6588" w:type="dxa"/>
            <w:vAlign w:val="center"/>
          </w:tcPr>
          <w:p w14:paraId="19DC88C0" w14:textId="77777777" w:rsidR="00311E5A" w:rsidRPr="0052746E" w:rsidRDefault="00DB1A14" w:rsidP="00246992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1</w:t>
            </w:r>
            <w:r w:rsidR="00246992">
              <w:rPr>
                <w:rFonts w:cs="Arial"/>
                <w:szCs w:val="22"/>
              </w:rPr>
              <w:t>8</w:t>
            </w:r>
            <w:r>
              <w:rPr>
                <w:rFonts w:cs="Arial"/>
                <w:szCs w:val="22"/>
              </w:rPr>
              <w:t>-</w:t>
            </w:r>
            <w:r w:rsidR="00246992">
              <w:rPr>
                <w:rFonts w:cs="Arial"/>
                <w:szCs w:val="22"/>
              </w:rPr>
              <w:t>21</w:t>
            </w:r>
            <w:r>
              <w:rPr>
                <w:rFonts w:cs="Arial"/>
                <w:szCs w:val="22"/>
              </w:rPr>
              <w:t xml:space="preserve"> June 2013</w:t>
            </w:r>
            <w:r w:rsidR="00311E5A" w:rsidRPr="0052746E">
              <w:rPr>
                <w:rFonts w:cs="Arial"/>
                <w:szCs w:val="22"/>
              </w:rPr>
              <w:t xml:space="preserve"> </w:t>
            </w:r>
          </w:p>
        </w:tc>
      </w:tr>
      <w:tr w:rsidR="00311E5A" w:rsidRPr="0052746E" w14:paraId="71ED339D" w14:textId="77777777" w:rsidTr="001A3447">
        <w:trPr>
          <w:jc w:val="center"/>
        </w:trPr>
        <w:tc>
          <w:tcPr>
            <w:tcW w:w="2268" w:type="dxa"/>
            <w:vAlign w:val="center"/>
          </w:tcPr>
          <w:p w14:paraId="36FBE7A2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Cost to Participants</w:t>
            </w:r>
          </w:p>
        </w:tc>
        <w:tc>
          <w:tcPr>
            <w:tcW w:w="6588" w:type="dxa"/>
            <w:vAlign w:val="center"/>
          </w:tcPr>
          <w:p w14:paraId="78F1FA14" w14:textId="77777777" w:rsidR="00311E5A" w:rsidRDefault="00311E5A" w:rsidP="001A3447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  <w:r>
              <w:rPr>
                <w:rFonts w:cs="Arial"/>
                <w:szCs w:val="22"/>
              </w:rPr>
              <w:t>400 E</w:t>
            </w:r>
            <w:r w:rsidRPr="0052746E">
              <w:rPr>
                <w:rFonts w:cs="Arial"/>
                <w:szCs w:val="22"/>
              </w:rPr>
              <w:t>uros</w:t>
            </w:r>
          </w:p>
          <w:p w14:paraId="7613D55C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rPr>
                <w:rFonts w:cs="Arial"/>
              </w:rPr>
            </w:pPr>
          </w:p>
        </w:tc>
      </w:tr>
      <w:tr w:rsidR="00311E5A" w:rsidRPr="0052746E" w14:paraId="010F1256" w14:textId="77777777" w:rsidTr="001A3447">
        <w:trPr>
          <w:trHeight w:val="2402"/>
          <w:jc w:val="center"/>
        </w:trPr>
        <w:tc>
          <w:tcPr>
            <w:tcW w:w="2268" w:type="dxa"/>
            <w:vAlign w:val="center"/>
          </w:tcPr>
          <w:p w14:paraId="33E1FE5B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Process</w:t>
            </w:r>
          </w:p>
        </w:tc>
        <w:tc>
          <w:tcPr>
            <w:tcW w:w="6588" w:type="dxa"/>
            <w:vAlign w:val="center"/>
          </w:tcPr>
          <w:p w14:paraId="7FE7A752" w14:textId="77777777" w:rsidR="00311E5A" w:rsidRPr="0052746E" w:rsidRDefault="00311E5A" w:rsidP="001A3447">
            <w:pPr>
              <w:spacing w:before="60" w:after="60"/>
              <w:ind w:left="702" w:hanging="702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 xml:space="preserve">Day 1 – Introduction, Key note speech, presentations on </w:t>
            </w:r>
            <w:r w:rsidR="00EF5F3D">
              <w:rPr>
                <w:rFonts w:cs="Arial"/>
                <w:szCs w:val="22"/>
              </w:rPr>
              <w:t>S-100 GI Registry, S-99 process, IALA process, Overview of existing draft Product Specifications</w:t>
            </w:r>
          </w:p>
          <w:p w14:paraId="750AF2D1" w14:textId="77777777" w:rsidR="00311E5A" w:rsidRPr="0052746E" w:rsidRDefault="00311E5A" w:rsidP="001A3447">
            <w:pPr>
              <w:spacing w:before="60" w:after="60"/>
              <w:ind w:left="702" w:hanging="702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 xml:space="preserve">Day 2 – </w:t>
            </w:r>
            <w:r w:rsidR="001C1FDB">
              <w:rPr>
                <w:rFonts w:cs="Arial"/>
                <w:szCs w:val="22"/>
              </w:rPr>
              <w:t xml:space="preserve">Process, </w:t>
            </w:r>
            <w:r w:rsidR="00EF5F3D" w:rsidRPr="0052746E">
              <w:rPr>
                <w:rFonts w:cs="Arial"/>
                <w:szCs w:val="22"/>
              </w:rPr>
              <w:t>Challenges</w:t>
            </w:r>
            <w:r w:rsidR="001C1FDB">
              <w:rPr>
                <w:rFonts w:cs="Arial"/>
                <w:szCs w:val="22"/>
              </w:rPr>
              <w:t>,</w:t>
            </w:r>
            <w:r w:rsidR="00EF5F3D" w:rsidRPr="0052746E">
              <w:rPr>
                <w:rFonts w:cs="Arial"/>
                <w:szCs w:val="22"/>
              </w:rPr>
              <w:t xml:space="preserve"> and Options for </w:t>
            </w:r>
            <w:r w:rsidR="00EF5F3D">
              <w:rPr>
                <w:rFonts w:cs="Arial"/>
                <w:szCs w:val="22"/>
              </w:rPr>
              <w:t xml:space="preserve">cataloguing of data.  Establish Working Groups on </w:t>
            </w:r>
            <w:ins w:id="3" w:author="Nick Ward" w:date="2012-09-14T14:28:00Z">
              <w:r w:rsidR="00C57C1A">
                <w:rPr>
                  <w:rFonts w:cs="Arial"/>
                  <w:szCs w:val="22"/>
                </w:rPr>
                <w:t xml:space="preserve">Guidelines, </w:t>
              </w:r>
            </w:ins>
            <w:r w:rsidR="00EF5F3D">
              <w:rPr>
                <w:rFonts w:cs="Arial"/>
                <w:szCs w:val="22"/>
              </w:rPr>
              <w:t>VTS, AtoN, and AIS Product Specifications</w:t>
            </w:r>
            <w:r w:rsidR="001C1FDB">
              <w:rPr>
                <w:rFonts w:cs="Arial"/>
                <w:szCs w:val="22"/>
              </w:rPr>
              <w:t xml:space="preserve"> and/or new Product Specification</w:t>
            </w:r>
          </w:p>
          <w:p w14:paraId="401229D9" w14:textId="77777777" w:rsidR="00311E5A" w:rsidRDefault="00311E5A" w:rsidP="001A3447">
            <w:pPr>
              <w:spacing w:before="60" w:after="60"/>
              <w:ind w:left="732" w:hanging="732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 xml:space="preserve">Day 3 – </w:t>
            </w:r>
            <w:r w:rsidR="001C1FDB">
              <w:rPr>
                <w:rFonts w:cs="Arial"/>
                <w:szCs w:val="22"/>
              </w:rPr>
              <w:t>Continue Working Groups</w:t>
            </w:r>
          </w:p>
          <w:p w14:paraId="13DC2F4B" w14:textId="77777777" w:rsidR="00246992" w:rsidRPr="0052746E" w:rsidRDefault="00246992" w:rsidP="001A3447">
            <w:pPr>
              <w:spacing w:before="60" w:after="60"/>
              <w:ind w:left="732" w:hanging="732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Day 4 - </w:t>
            </w:r>
            <w:r w:rsidR="00EF5F3D" w:rsidRPr="0052746E">
              <w:rPr>
                <w:rFonts w:cs="Arial"/>
                <w:szCs w:val="22"/>
              </w:rPr>
              <w:t>Presentation of Conclusions and Recommendations</w:t>
            </w:r>
          </w:p>
        </w:tc>
      </w:tr>
      <w:tr w:rsidR="00311E5A" w:rsidRPr="0052746E" w14:paraId="41F1A0E7" w14:textId="77777777" w:rsidTr="001A3447">
        <w:trPr>
          <w:trHeight w:val="966"/>
          <w:jc w:val="center"/>
        </w:trPr>
        <w:tc>
          <w:tcPr>
            <w:tcW w:w="2268" w:type="dxa"/>
            <w:vAlign w:val="center"/>
          </w:tcPr>
          <w:p w14:paraId="3A3F28A9" w14:textId="77777777" w:rsidR="00311E5A" w:rsidRPr="0052746E" w:rsidRDefault="00311E5A" w:rsidP="001A3447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rFonts w:cs="Arial"/>
                <w:b/>
                <w:smallCaps/>
              </w:rPr>
            </w:pPr>
            <w:r w:rsidRPr="0052746E">
              <w:rPr>
                <w:rFonts w:cs="Arial"/>
                <w:b/>
                <w:smallCaps/>
                <w:szCs w:val="22"/>
              </w:rPr>
              <w:t>Steering Committee</w:t>
            </w:r>
          </w:p>
        </w:tc>
        <w:tc>
          <w:tcPr>
            <w:tcW w:w="6588" w:type="dxa"/>
            <w:vAlign w:val="center"/>
          </w:tcPr>
          <w:p w14:paraId="2407B6CF" w14:textId="77777777" w:rsidR="00311E5A" w:rsidRPr="0052746E" w:rsidRDefault="00311E5A" w:rsidP="001A3447">
            <w:pPr>
              <w:spacing w:before="60" w:after="60"/>
              <w:rPr>
                <w:rFonts w:cs="Arial"/>
              </w:rPr>
            </w:pPr>
            <w:r w:rsidRPr="0052746E">
              <w:rPr>
                <w:rFonts w:cs="Arial"/>
                <w:szCs w:val="22"/>
              </w:rPr>
              <w:t>Proposed Steering Committee for the Seminar:</w:t>
            </w:r>
          </w:p>
          <w:p w14:paraId="56FCF937" w14:textId="77777777" w:rsidR="00311E5A" w:rsidRPr="0052746E" w:rsidRDefault="00A62DC4" w:rsidP="00AE3B79">
            <w:pPr>
              <w:spacing w:before="60" w:after="60"/>
              <w:ind w:left="252"/>
              <w:rPr>
                <w:rFonts w:cs="Arial"/>
              </w:rPr>
            </w:pPr>
            <w:proofErr w:type="gramStart"/>
            <w:r>
              <w:rPr>
                <w:rFonts w:cs="Arial"/>
                <w:szCs w:val="22"/>
              </w:rPr>
              <w:t>e</w:t>
            </w:r>
            <w:proofErr w:type="gramEnd"/>
            <w:r>
              <w:rPr>
                <w:rFonts w:cs="Arial"/>
                <w:szCs w:val="22"/>
              </w:rPr>
              <w:t>-NAV chair</w:t>
            </w:r>
            <w:ins w:id="4" w:author="Mike Hadley (Home)" w:date="2012-07-18T16:54:00Z">
              <w:r w:rsidR="00AE3B79">
                <w:rPr>
                  <w:rFonts w:cs="Arial"/>
                  <w:szCs w:val="22"/>
                </w:rPr>
                <w:t xml:space="preserve"> (Chairman)</w:t>
              </w:r>
            </w:ins>
            <w:del w:id="5" w:author="Mike Hadley (Home)" w:date="2012-07-18T16:54:00Z">
              <w:r w:rsidDel="00AE3B79">
                <w:rPr>
                  <w:rFonts w:cs="Arial"/>
                  <w:szCs w:val="22"/>
                </w:rPr>
                <w:delText xml:space="preserve"> and</w:delText>
              </w:r>
            </w:del>
            <w:ins w:id="6" w:author="Mike Hadley (Home)" w:date="2012-07-18T16:54:00Z">
              <w:r w:rsidR="00AE3B79">
                <w:rPr>
                  <w:rFonts w:cs="Arial"/>
                  <w:szCs w:val="22"/>
                </w:rPr>
                <w:t>; e-NAV</w:t>
              </w:r>
            </w:ins>
            <w:r>
              <w:rPr>
                <w:rFonts w:cs="Arial"/>
                <w:szCs w:val="22"/>
              </w:rPr>
              <w:t xml:space="preserve"> vice</w:t>
            </w:r>
            <w:ins w:id="7" w:author="Mike Hadley (Home)" w:date="2012-07-18T16:54:00Z">
              <w:r w:rsidR="00AE3B79">
                <w:rPr>
                  <w:rFonts w:cs="Arial"/>
                  <w:szCs w:val="22"/>
                </w:rPr>
                <w:t xml:space="preserve"> chair</w:t>
              </w:r>
            </w:ins>
            <w:r>
              <w:rPr>
                <w:rFonts w:cs="Arial"/>
                <w:szCs w:val="22"/>
              </w:rPr>
              <w:t xml:space="preserve">; </w:t>
            </w:r>
            <w:r w:rsidR="00076C99">
              <w:rPr>
                <w:rFonts w:cs="Arial"/>
                <w:szCs w:val="22"/>
              </w:rPr>
              <w:t>Tom Richardson (UKHO);</w:t>
            </w:r>
            <w:r w:rsidR="00246992">
              <w:rPr>
                <w:rFonts w:cs="Arial"/>
                <w:szCs w:val="22"/>
              </w:rPr>
              <w:t xml:space="preserve"> Peter </w:t>
            </w:r>
            <w:proofErr w:type="spellStart"/>
            <w:r w:rsidR="00246992">
              <w:rPr>
                <w:rFonts w:cs="Arial"/>
                <w:szCs w:val="22"/>
              </w:rPr>
              <w:t>Hooijmans</w:t>
            </w:r>
            <w:proofErr w:type="spellEnd"/>
            <w:r w:rsidR="00246992">
              <w:rPr>
                <w:rFonts w:cs="Arial"/>
                <w:szCs w:val="22"/>
              </w:rPr>
              <w:t xml:space="preserve"> (NL); ANM chair; EEP chair; VTS chair</w:t>
            </w:r>
            <w:ins w:id="8" w:author="Mike Hadley (Home)" w:date="2012-07-18T16:52:00Z">
              <w:r w:rsidR="00AE3B79">
                <w:rPr>
                  <w:rFonts w:cs="Arial"/>
                  <w:szCs w:val="22"/>
                </w:rPr>
                <w:t>; Secretary-General; TCM (Secretary)</w:t>
              </w:r>
            </w:ins>
          </w:p>
        </w:tc>
      </w:tr>
    </w:tbl>
    <w:p w14:paraId="6DB6834D" w14:textId="77777777" w:rsidR="00D61461" w:rsidRDefault="00E961CC" w:rsidP="00EF5F3D"/>
    <w:sectPr w:rsidR="00D61461" w:rsidSect="00B22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3E25A" w14:textId="77777777" w:rsidR="009713E0" w:rsidRDefault="009713E0" w:rsidP="00EF5F3D">
      <w:r>
        <w:separator/>
      </w:r>
    </w:p>
  </w:endnote>
  <w:endnote w:type="continuationSeparator" w:id="0">
    <w:p w14:paraId="626E5938" w14:textId="77777777" w:rsidR="009713E0" w:rsidRDefault="009713E0" w:rsidP="00EF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6471A" w14:textId="77777777" w:rsidR="00E961CC" w:rsidRDefault="00E961C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67755" w14:textId="77777777" w:rsidR="00E961CC" w:rsidRDefault="00E961CC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2E86E" w14:textId="77777777" w:rsidR="00E961CC" w:rsidRDefault="00E961C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80275" w14:textId="77777777" w:rsidR="009713E0" w:rsidRDefault="009713E0" w:rsidP="00EF5F3D">
      <w:r>
        <w:separator/>
      </w:r>
    </w:p>
  </w:footnote>
  <w:footnote w:type="continuationSeparator" w:id="0">
    <w:p w14:paraId="49D51AE8" w14:textId="77777777" w:rsidR="009713E0" w:rsidRDefault="009713E0" w:rsidP="00EF5F3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23D8A" w14:textId="77777777" w:rsidR="00E961CC" w:rsidRDefault="00E961C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DDD40" w14:textId="77777777" w:rsidR="00E961CC" w:rsidRDefault="00E961CC">
    <w:pPr>
      <w:pStyle w:val="Header"/>
    </w:pPr>
    <w:ins w:id="9" w:author="Mike Hadley" w:date="2012-09-14T14:36:00Z">
      <w:r>
        <w:tab/>
      </w:r>
      <w:bookmarkStart w:id="10" w:name="_GoBack"/>
      <w:bookmarkEnd w:id="10"/>
      <w:r>
        <w:tab/>
      </w:r>
    </w:ins>
    <w:proofErr w:type="gramStart"/>
    <w:r>
      <w:t>e</w:t>
    </w:r>
    <w:proofErr w:type="gramEnd"/>
    <w:r>
      <w:t>-NAV12/86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F9905" w14:textId="77777777" w:rsidR="00E961CC" w:rsidRDefault="00E961C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45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4"/>
  </w:num>
  <w:num w:numId="5">
    <w:abstractNumId w:val="10"/>
  </w:num>
  <w:num w:numId="6">
    <w:abstractNumId w:val="2"/>
  </w:num>
  <w:num w:numId="7">
    <w:abstractNumId w:val="16"/>
  </w:num>
  <w:num w:numId="8">
    <w:abstractNumId w:val="7"/>
  </w:num>
  <w:num w:numId="9">
    <w:abstractNumId w:val="6"/>
  </w:num>
  <w:num w:numId="10">
    <w:abstractNumId w:val="12"/>
  </w:num>
  <w:num w:numId="11">
    <w:abstractNumId w:val="11"/>
  </w:num>
  <w:num w:numId="12">
    <w:abstractNumId w:val="9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4"/>
  </w:num>
  <w:num w:numId="18">
    <w:abstractNumId w:val="13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E5A"/>
    <w:rsid w:val="0004700E"/>
    <w:rsid w:val="00070C13"/>
    <w:rsid w:val="00076C99"/>
    <w:rsid w:val="00084F33"/>
    <w:rsid w:val="00152EBD"/>
    <w:rsid w:val="00177F4D"/>
    <w:rsid w:val="001B2A2D"/>
    <w:rsid w:val="001C1FDB"/>
    <w:rsid w:val="002125B0"/>
    <w:rsid w:val="00243228"/>
    <w:rsid w:val="00246992"/>
    <w:rsid w:val="00251483"/>
    <w:rsid w:val="002A4487"/>
    <w:rsid w:val="002D3E8B"/>
    <w:rsid w:val="002D5C0C"/>
    <w:rsid w:val="002E6B74"/>
    <w:rsid w:val="00311E5A"/>
    <w:rsid w:val="00356CD0"/>
    <w:rsid w:val="003B28F5"/>
    <w:rsid w:val="003C7A2A"/>
    <w:rsid w:val="003F2918"/>
    <w:rsid w:val="004073BC"/>
    <w:rsid w:val="004661AD"/>
    <w:rsid w:val="00545CC4"/>
    <w:rsid w:val="00551FFF"/>
    <w:rsid w:val="0057198B"/>
    <w:rsid w:val="005B32A3"/>
    <w:rsid w:val="005C566C"/>
    <w:rsid w:val="005C7E69"/>
    <w:rsid w:val="005F7E20"/>
    <w:rsid w:val="006652C3"/>
    <w:rsid w:val="006D42EA"/>
    <w:rsid w:val="006F2A74"/>
    <w:rsid w:val="00765622"/>
    <w:rsid w:val="0085654D"/>
    <w:rsid w:val="00861160"/>
    <w:rsid w:val="008A4653"/>
    <w:rsid w:val="008D1694"/>
    <w:rsid w:val="00943E9C"/>
    <w:rsid w:val="00953F4D"/>
    <w:rsid w:val="00964F5C"/>
    <w:rsid w:val="009713E0"/>
    <w:rsid w:val="00A0267A"/>
    <w:rsid w:val="00A62DC4"/>
    <w:rsid w:val="00A635D6"/>
    <w:rsid w:val="00A93AED"/>
    <w:rsid w:val="00AE3B79"/>
    <w:rsid w:val="00B226F2"/>
    <w:rsid w:val="00B90A27"/>
    <w:rsid w:val="00B9554D"/>
    <w:rsid w:val="00BD3CB8"/>
    <w:rsid w:val="00BF4DCE"/>
    <w:rsid w:val="00C0545B"/>
    <w:rsid w:val="00C166FC"/>
    <w:rsid w:val="00C57C1A"/>
    <w:rsid w:val="00D17A34"/>
    <w:rsid w:val="00D26628"/>
    <w:rsid w:val="00D92B45"/>
    <w:rsid w:val="00DB1A14"/>
    <w:rsid w:val="00DE0F0C"/>
    <w:rsid w:val="00E00BE9"/>
    <w:rsid w:val="00E961CC"/>
    <w:rsid w:val="00EA4D9C"/>
    <w:rsid w:val="00EE4C1D"/>
    <w:rsid w:val="00EF5F3D"/>
    <w:rsid w:val="00F267DB"/>
    <w:rsid w:val="00F46F6F"/>
    <w:rsid w:val="00F60608"/>
    <w:rsid w:val="00F62217"/>
    <w:rsid w:val="00F955FC"/>
    <w:rsid w:val="00FB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87F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5A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BodyText"/>
    <w:link w:val="Heading1Char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8D1694"/>
    <w:rPr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autoRedefine/>
    <w:uiPriority w:val="39"/>
    <w:rsid w:val="00243228"/>
    <w:pPr>
      <w:tabs>
        <w:tab w:val="left" w:pos="567"/>
        <w:tab w:val="left" w:pos="1418"/>
        <w:tab w:val="right" w:pos="9639"/>
      </w:tabs>
      <w:spacing w:before="360"/>
      <w:ind w:left="1418" w:hanging="1418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243228"/>
    <w:pPr>
      <w:tabs>
        <w:tab w:val="left" w:pos="851"/>
        <w:tab w:val="right" w:pos="9639"/>
      </w:tabs>
      <w:spacing w:before="24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243228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243228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243228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243228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genda">
    <w:name w:val="Agenda"/>
    <w:basedOn w:val="Normal"/>
    <w:rsid w:val="008D1694"/>
    <w:pPr>
      <w:tabs>
        <w:tab w:val="left" w:pos="5670"/>
      </w:tabs>
      <w:spacing w:after="120"/>
      <w:jc w:val="both"/>
    </w:p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character" w:customStyle="1" w:styleId="AnnexChar">
    <w:name w:val="Annex Char"/>
    <w:basedOn w:val="DefaultParagraphFont"/>
    <w:link w:val="Annex"/>
    <w:rsid w:val="00311E5A"/>
    <w:rPr>
      <w:rFonts w:ascii="Arial" w:hAnsi="Arial" w:cs="Calibri"/>
      <w:b/>
      <w:caps/>
      <w:snapToGrid w:val="0"/>
      <w:sz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B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B79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5A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basedOn w:val="Normal"/>
    <w:next w:val="BodyText"/>
    <w:link w:val="Heading1Char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Heading1"/>
    <w:next w:val="Normal"/>
    <w:link w:val="AnnexChar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rsid w:val="00E00BE9"/>
    <w:rPr>
      <w:rFonts w:ascii="Arial" w:hAnsi="Arial" w:cs="Times New Roman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E00BE9"/>
    <w:rPr>
      <w:rFonts w:ascii="Arial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rsid w:val="008D1694"/>
    <w:rPr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autoRedefine/>
    <w:uiPriority w:val="39"/>
    <w:rsid w:val="00243228"/>
    <w:pPr>
      <w:tabs>
        <w:tab w:val="left" w:pos="567"/>
        <w:tab w:val="left" w:pos="1418"/>
        <w:tab w:val="right" w:pos="9639"/>
      </w:tabs>
      <w:spacing w:before="360"/>
      <w:ind w:left="1418" w:hanging="1418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243228"/>
    <w:pPr>
      <w:tabs>
        <w:tab w:val="left" w:pos="851"/>
        <w:tab w:val="right" w:pos="9639"/>
      </w:tabs>
      <w:spacing w:before="24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243228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243228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243228"/>
    <w:pPr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243228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genda">
    <w:name w:val="Agenda"/>
    <w:basedOn w:val="Normal"/>
    <w:rsid w:val="008D1694"/>
    <w:pPr>
      <w:tabs>
        <w:tab w:val="left" w:pos="5670"/>
      </w:tabs>
      <w:spacing w:after="120"/>
      <w:jc w:val="both"/>
    </w:p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rsid w:val="00243228"/>
    <w:pPr>
      <w:spacing w:before="60" w:after="80"/>
      <w:ind w:left="354"/>
    </w:pPr>
  </w:style>
  <w:style w:type="paragraph" w:styleId="ListNumber">
    <w:name w:val="List Number"/>
    <w:basedOn w:val="Normal"/>
    <w:rsid w:val="00243228"/>
    <w:pPr>
      <w:numPr>
        <w:numId w:val="1"/>
      </w:numPr>
    </w:pPr>
  </w:style>
  <w:style w:type="paragraph" w:styleId="ListNumber2">
    <w:name w:val="List Number 2"/>
    <w:basedOn w:val="Normal"/>
    <w:rsid w:val="00243228"/>
    <w:pPr>
      <w:numPr>
        <w:numId w:val="2"/>
      </w:numPr>
    </w:pPr>
  </w:style>
  <w:style w:type="paragraph" w:styleId="Quote">
    <w:name w:val="Quote"/>
    <w:basedOn w:val="Normal"/>
    <w:link w:val="QuoteCh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BodyText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243228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BodyText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character" w:customStyle="1" w:styleId="AnnexChar">
    <w:name w:val="Annex Char"/>
    <w:basedOn w:val="DefaultParagraphFont"/>
    <w:link w:val="Annex"/>
    <w:rsid w:val="00311E5A"/>
    <w:rPr>
      <w:rFonts w:ascii="Arial" w:hAnsi="Arial" w:cs="Calibri"/>
      <w:b/>
      <w:caps/>
      <w:snapToGrid w:val="0"/>
      <w:sz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B7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B79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270</Words>
  <Characters>1545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Coast Guard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Mike Hadley</cp:lastModifiedBy>
  <cp:revision>3</cp:revision>
  <dcterms:created xsi:type="dcterms:W3CDTF">2012-09-14T13:29:00Z</dcterms:created>
  <dcterms:modified xsi:type="dcterms:W3CDTF">2012-09-14T13:36:00Z</dcterms:modified>
</cp:coreProperties>
</file>